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BBB" w:rsidRPr="00276D63" w:rsidRDefault="006A5BBB" w:rsidP="006A5BBB">
      <w:pPr>
        <w:jc w:val="right"/>
        <w:rPr>
          <w:rFonts w:ascii="Times New Roman" w:hAnsi="Times New Roman" w:cs="Times New Roman"/>
          <w:sz w:val="24"/>
          <w:szCs w:val="24"/>
        </w:rPr>
      </w:pPr>
      <w:r w:rsidRPr="00276D63">
        <w:rPr>
          <w:rFonts w:ascii="Times New Roman" w:hAnsi="Times New Roman" w:cs="Times New Roman"/>
          <w:sz w:val="24"/>
          <w:szCs w:val="24"/>
        </w:rPr>
        <w:t>Regan Geiger</w:t>
      </w:r>
    </w:p>
    <w:p w:rsidR="006A5BBB" w:rsidRPr="00276D63" w:rsidRDefault="006A5BBB" w:rsidP="006A5BBB">
      <w:pPr>
        <w:jc w:val="right"/>
        <w:rPr>
          <w:rFonts w:ascii="Times New Roman" w:hAnsi="Times New Roman" w:cs="Times New Roman"/>
          <w:sz w:val="24"/>
          <w:szCs w:val="24"/>
        </w:rPr>
      </w:pPr>
      <w:r w:rsidRPr="00276D63">
        <w:rPr>
          <w:rFonts w:ascii="Times New Roman" w:hAnsi="Times New Roman" w:cs="Times New Roman"/>
          <w:sz w:val="24"/>
          <w:szCs w:val="24"/>
        </w:rPr>
        <w:t>28 July 2011</w:t>
      </w:r>
    </w:p>
    <w:p w:rsidR="006A5BBB" w:rsidRPr="00276D63" w:rsidRDefault="006A5BBB" w:rsidP="006A5BBB">
      <w:pPr>
        <w:jc w:val="right"/>
        <w:rPr>
          <w:rFonts w:ascii="Times New Roman" w:hAnsi="Times New Roman" w:cs="Times New Roman"/>
          <w:sz w:val="24"/>
          <w:szCs w:val="24"/>
        </w:rPr>
      </w:pPr>
      <w:r w:rsidRPr="00276D63">
        <w:rPr>
          <w:rFonts w:ascii="Times New Roman" w:hAnsi="Times New Roman" w:cs="Times New Roman"/>
          <w:sz w:val="24"/>
          <w:szCs w:val="24"/>
        </w:rPr>
        <w:t>CI 513</w:t>
      </w:r>
    </w:p>
    <w:p w:rsidR="006A5BBB" w:rsidRPr="00276D63" w:rsidRDefault="006A5BBB" w:rsidP="006A5BBB">
      <w:pPr>
        <w:jc w:val="right"/>
        <w:rPr>
          <w:rFonts w:ascii="Times New Roman" w:hAnsi="Times New Roman" w:cs="Times New Roman"/>
          <w:sz w:val="24"/>
          <w:szCs w:val="24"/>
        </w:rPr>
      </w:pPr>
      <w:r w:rsidRPr="00276D63">
        <w:rPr>
          <w:rFonts w:ascii="Times New Roman" w:hAnsi="Times New Roman" w:cs="Times New Roman"/>
          <w:sz w:val="24"/>
          <w:szCs w:val="24"/>
        </w:rPr>
        <w:t>Technology Activity</w:t>
      </w:r>
    </w:p>
    <w:p w:rsidR="006A5BBB" w:rsidRPr="00276D63" w:rsidRDefault="006A5BBB" w:rsidP="006A5BBB">
      <w:pPr>
        <w:jc w:val="center"/>
        <w:rPr>
          <w:rFonts w:ascii="Times New Roman" w:hAnsi="Times New Roman" w:cs="Times New Roman"/>
          <w:sz w:val="24"/>
          <w:szCs w:val="24"/>
        </w:rPr>
      </w:pPr>
      <w:r w:rsidRPr="00276D63">
        <w:rPr>
          <w:rFonts w:ascii="Times New Roman" w:hAnsi="Times New Roman" w:cs="Times New Roman"/>
          <w:sz w:val="24"/>
          <w:szCs w:val="24"/>
        </w:rPr>
        <w:t>Safe and Responsible Internet Use</w:t>
      </w:r>
    </w:p>
    <w:p w:rsidR="006A5BBB" w:rsidRPr="00276D63" w:rsidRDefault="006A5BBB" w:rsidP="006A5BBB">
      <w:pPr>
        <w:jc w:val="right"/>
        <w:rPr>
          <w:rFonts w:ascii="Times New Roman" w:hAnsi="Times New Roman" w:cs="Times New Roman"/>
          <w:sz w:val="24"/>
          <w:szCs w:val="24"/>
        </w:rPr>
      </w:pPr>
    </w:p>
    <w:p w:rsidR="006A5BBB" w:rsidRDefault="006A5BBB">
      <w:pPr>
        <w:rPr>
          <w:rFonts w:ascii="Times New Roman" w:hAnsi="Times New Roman" w:cs="Times New Roman"/>
          <w:b/>
          <w:sz w:val="24"/>
          <w:szCs w:val="24"/>
        </w:rPr>
      </w:pPr>
      <w:r w:rsidRPr="00276D63">
        <w:rPr>
          <w:rFonts w:ascii="Times New Roman" w:hAnsi="Times New Roman" w:cs="Times New Roman"/>
          <w:b/>
          <w:sz w:val="24"/>
          <w:szCs w:val="24"/>
        </w:rPr>
        <w:t xml:space="preserve">Based on the information provided in the websites what </w:t>
      </w:r>
      <w:r w:rsidRPr="00276D63">
        <w:rPr>
          <w:rStyle w:val="Strong"/>
          <w:rFonts w:ascii="Times New Roman" w:hAnsi="Times New Roman" w:cs="Times New Roman"/>
          <w:i/>
          <w:sz w:val="24"/>
          <w:szCs w:val="24"/>
        </w:rPr>
        <w:t>Internet safety rules</w:t>
      </w:r>
      <w:r w:rsidRPr="00276D63">
        <w:rPr>
          <w:rFonts w:ascii="Times New Roman" w:hAnsi="Times New Roman" w:cs="Times New Roman"/>
          <w:b/>
          <w:sz w:val="24"/>
          <w:szCs w:val="24"/>
        </w:rPr>
        <w:t xml:space="preserve"> would you teach upper elementary and middle school students? </w:t>
      </w:r>
    </w:p>
    <w:p w:rsidR="00BB3736" w:rsidRPr="00276D63" w:rsidRDefault="00BB3736">
      <w:pPr>
        <w:rPr>
          <w:rFonts w:ascii="Times New Roman" w:hAnsi="Times New Roman" w:cs="Times New Roman"/>
          <w:b/>
          <w:sz w:val="24"/>
          <w:szCs w:val="24"/>
        </w:rPr>
      </w:pPr>
    </w:p>
    <w:p w:rsidR="00BB3736" w:rsidRDefault="00276D63" w:rsidP="00BB3736">
      <w:pPr>
        <w:spacing w:line="480" w:lineRule="auto"/>
        <w:ind w:firstLine="720"/>
        <w:rPr>
          <w:rFonts w:ascii="Times New Roman" w:hAnsi="Times New Roman" w:cs="Times New Roman"/>
          <w:sz w:val="24"/>
          <w:szCs w:val="24"/>
        </w:rPr>
      </w:pPr>
      <w:r w:rsidRPr="00276D63">
        <w:rPr>
          <w:rFonts w:ascii="Times New Roman" w:hAnsi="Times New Roman" w:cs="Times New Roman"/>
          <w:sz w:val="24"/>
          <w:szCs w:val="24"/>
        </w:rPr>
        <w:t xml:space="preserve">I would </w:t>
      </w:r>
      <w:r>
        <w:rPr>
          <w:rFonts w:ascii="Times New Roman" w:hAnsi="Times New Roman" w:cs="Times New Roman"/>
          <w:sz w:val="24"/>
          <w:szCs w:val="24"/>
        </w:rPr>
        <w:t xml:space="preserve">include rules such as: </w:t>
      </w:r>
      <w:r w:rsidR="00BB3736">
        <w:rPr>
          <w:rFonts w:ascii="Times New Roman" w:hAnsi="Times New Roman" w:cs="Times New Roman"/>
          <w:sz w:val="24"/>
          <w:szCs w:val="24"/>
        </w:rPr>
        <w:t xml:space="preserve">do not reveal your name or any other personal information </w:t>
      </w:r>
      <w:r w:rsidR="00A7159B">
        <w:rPr>
          <w:rFonts w:ascii="Times New Roman" w:hAnsi="Times New Roman" w:cs="Times New Roman"/>
          <w:sz w:val="24"/>
          <w:szCs w:val="24"/>
        </w:rPr>
        <w:t xml:space="preserve">or passwords </w:t>
      </w:r>
      <w:r w:rsidR="00BB3736">
        <w:rPr>
          <w:rFonts w:ascii="Times New Roman" w:hAnsi="Times New Roman" w:cs="Times New Roman"/>
          <w:sz w:val="24"/>
          <w:szCs w:val="24"/>
        </w:rPr>
        <w:t xml:space="preserve">to anyone that you do not know online, </w:t>
      </w:r>
      <w:r w:rsidR="00646A0F">
        <w:rPr>
          <w:rFonts w:ascii="Times New Roman" w:hAnsi="Times New Roman" w:cs="Times New Roman"/>
          <w:sz w:val="24"/>
          <w:szCs w:val="24"/>
        </w:rPr>
        <w:t xml:space="preserve">choose passwords that would be hard to guess, </w:t>
      </w:r>
      <w:r w:rsidR="00BB3736">
        <w:rPr>
          <w:rFonts w:ascii="Times New Roman" w:hAnsi="Times New Roman" w:cs="Times New Roman"/>
          <w:sz w:val="24"/>
          <w:szCs w:val="24"/>
        </w:rPr>
        <w:t xml:space="preserve">do not engage in conversation with others online that make you uncomfortable, </w:t>
      </w:r>
      <w:r w:rsidR="00EA5847">
        <w:rPr>
          <w:rFonts w:ascii="Times New Roman" w:hAnsi="Times New Roman" w:cs="Times New Roman"/>
          <w:sz w:val="24"/>
          <w:szCs w:val="24"/>
        </w:rPr>
        <w:t xml:space="preserve">immediately delete emails from people you do not know, </w:t>
      </w:r>
      <w:r w:rsidR="00BB3736">
        <w:rPr>
          <w:rFonts w:ascii="Times New Roman" w:hAnsi="Times New Roman" w:cs="Times New Roman"/>
          <w:sz w:val="24"/>
          <w:szCs w:val="24"/>
        </w:rPr>
        <w:t xml:space="preserve">bullying online or otherwise is wrong and it should be reported, tell your guardian or teacher when you encounter harmful or inappropriate information, </w:t>
      </w:r>
      <w:r w:rsidR="00646A0F">
        <w:rPr>
          <w:rFonts w:ascii="Times New Roman" w:hAnsi="Times New Roman" w:cs="Times New Roman"/>
          <w:sz w:val="24"/>
          <w:szCs w:val="24"/>
        </w:rPr>
        <w:t xml:space="preserve">choose your privacy settings, </w:t>
      </w:r>
      <w:r w:rsidR="00BB3736">
        <w:rPr>
          <w:rFonts w:ascii="Times New Roman" w:hAnsi="Times New Roman" w:cs="Times New Roman"/>
          <w:sz w:val="24"/>
          <w:szCs w:val="24"/>
        </w:rPr>
        <w:t>never send pictures of yourself to anyone you do not know online, do not take or send inappropriate pictures of yourself, never meet anyone in pe</w:t>
      </w:r>
      <w:r w:rsidR="00872679">
        <w:rPr>
          <w:rFonts w:ascii="Times New Roman" w:hAnsi="Times New Roman" w:cs="Times New Roman"/>
          <w:sz w:val="24"/>
          <w:szCs w:val="24"/>
        </w:rPr>
        <w:t>rson that you met online alone,</w:t>
      </w:r>
      <w:r w:rsidR="00BB3736">
        <w:rPr>
          <w:rFonts w:ascii="Times New Roman" w:hAnsi="Times New Roman" w:cs="Times New Roman"/>
          <w:sz w:val="24"/>
          <w:szCs w:val="24"/>
        </w:rPr>
        <w:t xml:space="preserve"> tell someone if you ever feel uncomfortable or scared with anything that you encounter online</w:t>
      </w:r>
      <w:r w:rsidR="00872679">
        <w:rPr>
          <w:rFonts w:ascii="Times New Roman" w:hAnsi="Times New Roman" w:cs="Times New Roman"/>
          <w:sz w:val="24"/>
          <w:szCs w:val="24"/>
        </w:rPr>
        <w:t>, and most importantly think before you act</w:t>
      </w:r>
      <w:r w:rsidR="00BB3736">
        <w:rPr>
          <w:rFonts w:ascii="Times New Roman" w:hAnsi="Times New Roman" w:cs="Times New Roman"/>
          <w:sz w:val="24"/>
          <w:szCs w:val="24"/>
        </w:rPr>
        <w:t>.</w:t>
      </w:r>
    </w:p>
    <w:p w:rsidR="00276D63" w:rsidRDefault="006A5BBB" w:rsidP="00BB3736">
      <w:pPr>
        <w:ind w:firstLine="720"/>
        <w:rPr>
          <w:rFonts w:ascii="Times New Roman" w:hAnsi="Times New Roman" w:cs="Times New Roman"/>
          <w:b/>
          <w:sz w:val="24"/>
          <w:szCs w:val="24"/>
        </w:rPr>
      </w:pPr>
      <w:r w:rsidRPr="00276D63">
        <w:rPr>
          <w:rFonts w:ascii="Times New Roman" w:hAnsi="Times New Roman" w:cs="Times New Roman"/>
          <w:b/>
          <w:sz w:val="24"/>
          <w:szCs w:val="24"/>
        </w:rPr>
        <w:br/>
        <w:t xml:space="preserve">Based on the information provided in the websites what safety procedures would you teach older students about </w:t>
      </w:r>
      <w:r w:rsidRPr="00276D63">
        <w:rPr>
          <w:rStyle w:val="Strong"/>
          <w:rFonts w:ascii="Times New Roman" w:hAnsi="Times New Roman" w:cs="Times New Roman"/>
          <w:i/>
          <w:sz w:val="24"/>
          <w:szCs w:val="24"/>
        </w:rPr>
        <w:t>social networking</w:t>
      </w:r>
      <w:r w:rsidRPr="00276D63">
        <w:rPr>
          <w:rFonts w:ascii="Times New Roman" w:hAnsi="Times New Roman" w:cs="Times New Roman"/>
          <w:b/>
          <w:sz w:val="24"/>
          <w:szCs w:val="24"/>
        </w:rPr>
        <w:t xml:space="preserve">? </w:t>
      </w:r>
    </w:p>
    <w:p w:rsidR="00A7159B" w:rsidRDefault="00A7159B" w:rsidP="00BB3736">
      <w:pPr>
        <w:ind w:firstLine="720"/>
        <w:rPr>
          <w:rFonts w:ascii="Times New Roman" w:hAnsi="Times New Roman" w:cs="Times New Roman"/>
          <w:b/>
          <w:sz w:val="24"/>
          <w:szCs w:val="24"/>
        </w:rPr>
      </w:pPr>
    </w:p>
    <w:p w:rsidR="00A7159B" w:rsidRDefault="00A7159B" w:rsidP="00C447D9">
      <w:pPr>
        <w:spacing w:line="480" w:lineRule="auto"/>
        <w:ind w:firstLine="720"/>
        <w:rPr>
          <w:rFonts w:ascii="Times New Roman" w:hAnsi="Times New Roman" w:cs="Times New Roman"/>
          <w:sz w:val="24"/>
          <w:szCs w:val="24"/>
        </w:rPr>
      </w:pPr>
      <w:r>
        <w:rPr>
          <w:rFonts w:ascii="Times New Roman" w:hAnsi="Times New Roman" w:cs="Times New Roman"/>
          <w:sz w:val="24"/>
          <w:szCs w:val="24"/>
        </w:rPr>
        <w:t>I would teach students the importance of being careful on sites such as these. First, students should choose a username that is gender neutral and unrelated to the students’ names.</w:t>
      </w:r>
      <w:r w:rsidR="00C447D9">
        <w:rPr>
          <w:rFonts w:ascii="Times New Roman" w:hAnsi="Times New Roman" w:cs="Times New Roman"/>
          <w:sz w:val="24"/>
          <w:szCs w:val="24"/>
        </w:rPr>
        <w:t xml:space="preserve"> The only person that needs to know your personal information is you and your guardian. </w:t>
      </w:r>
      <w:r>
        <w:rPr>
          <w:rFonts w:ascii="Times New Roman" w:hAnsi="Times New Roman" w:cs="Times New Roman"/>
          <w:sz w:val="24"/>
          <w:szCs w:val="24"/>
        </w:rPr>
        <w:t xml:space="preserve">Second, they should know what is and is not appropriate etiquette online. It is not okay to bully others or be bullied. Such actions should be reported, as should inappropriate language. It is also not okay to engage in vulgar or sexual conversations. Third, they should know that it is never okay to send or receive inappropriate pictures or meet unknown people in person. </w:t>
      </w:r>
      <w:r w:rsidR="00C447D9">
        <w:rPr>
          <w:rFonts w:ascii="Times New Roman" w:hAnsi="Times New Roman" w:cs="Times New Roman"/>
          <w:sz w:val="24"/>
          <w:szCs w:val="24"/>
        </w:rPr>
        <w:t>Fourth, they should know to tell their teacher when they encounter anything taboo online.</w:t>
      </w:r>
    </w:p>
    <w:p w:rsidR="00A7159B" w:rsidRDefault="00A7159B" w:rsidP="00A7159B">
      <w:pPr>
        <w:ind w:firstLine="720"/>
        <w:rPr>
          <w:rFonts w:ascii="Times New Roman" w:hAnsi="Times New Roman" w:cs="Times New Roman"/>
          <w:b/>
          <w:sz w:val="24"/>
          <w:szCs w:val="24"/>
        </w:rPr>
      </w:pPr>
    </w:p>
    <w:p w:rsidR="00C447D9" w:rsidRPr="00276D63" w:rsidRDefault="00C447D9" w:rsidP="00A7159B">
      <w:pPr>
        <w:ind w:firstLine="720"/>
        <w:rPr>
          <w:rFonts w:ascii="Times New Roman" w:hAnsi="Times New Roman" w:cs="Times New Roman"/>
          <w:b/>
          <w:sz w:val="24"/>
          <w:szCs w:val="24"/>
        </w:rPr>
      </w:pPr>
    </w:p>
    <w:p w:rsidR="00C447D9" w:rsidRDefault="006A5BBB" w:rsidP="006A5BBB">
      <w:pPr>
        <w:ind w:firstLine="720"/>
        <w:rPr>
          <w:rFonts w:ascii="Times New Roman" w:hAnsi="Times New Roman" w:cs="Times New Roman"/>
          <w:sz w:val="24"/>
          <w:szCs w:val="24"/>
        </w:rPr>
      </w:pPr>
      <w:r w:rsidRPr="00276D63">
        <w:rPr>
          <w:rFonts w:ascii="Times New Roman" w:hAnsi="Times New Roman" w:cs="Times New Roman"/>
          <w:b/>
          <w:sz w:val="24"/>
          <w:szCs w:val="24"/>
        </w:rPr>
        <w:t>Based on the information provided in the websites what safety procedures would you teach middle and high school students about</w:t>
      </w:r>
      <w:r w:rsidRPr="00276D63">
        <w:rPr>
          <w:rFonts w:ascii="Times New Roman" w:hAnsi="Times New Roman" w:cs="Times New Roman"/>
          <w:sz w:val="24"/>
          <w:szCs w:val="24"/>
        </w:rPr>
        <w:t xml:space="preserve"> </w:t>
      </w:r>
      <w:r w:rsidRPr="00276D63">
        <w:rPr>
          <w:rStyle w:val="Strong"/>
          <w:rFonts w:ascii="Times New Roman" w:hAnsi="Times New Roman" w:cs="Times New Roman"/>
          <w:i/>
          <w:sz w:val="24"/>
          <w:szCs w:val="24"/>
        </w:rPr>
        <w:t>cyber bullying</w:t>
      </w:r>
      <w:r w:rsidRPr="00276D63">
        <w:rPr>
          <w:rFonts w:ascii="Times New Roman" w:hAnsi="Times New Roman" w:cs="Times New Roman"/>
          <w:b/>
          <w:sz w:val="24"/>
          <w:szCs w:val="24"/>
        </w:rPr>
        <w:t xml:space="preserve">? </w:t>
      </w:r>
      <w:r w:rsidRPr="00276D63">
        <w:rPr>
          <w:rFonts w:ascii="Times New Roman" w:hAnsi="Times New Roman" w:cs="Times New Roman"/>
          <w:b/>
          <w:sz w:val="24"/>
          <w:szCs w:val="24"/>
        </w:rPr>
        <w:br/>
      </w:r>
    </w:p>
    <w:p w:rsidR="00C447D9" w:rsidRPr="00C447D9" w:rsidRDefault="00C447D9" w:rsidP="00E60334">
      <w:pPr>
        <w:spacing w:line="480" w:lineRule="auto"/>
        <w:ind w:firstLine="720"/>
        <w:rPr>
          <w:rFonts w:ascii="Times New Roman" w:hAnsi="Times New Roman" w:cs="Times New Roman"/>
          <w:sz w:val="24"/>
          <w:szCs w:val="24"/>
        </w:rPr>
      </w:pPr>
      <w:r>
        <w:rPr>
          <w:rFonts w:ascii="Times New Roman" w:hAnsi="Times New Roman" w:cs="Times New Roman"/>
          <w:sz w:val="24"/>
          <w:szCs w:val="24"/>
        </w:rPr>
        <w:t>Cyber bullying is verbal abuse that occurs online</w:t>
      </w:r>
      <w:r w:rsidR="00E60334">
        <w:rPr>
          <w:rFonts w:ascii="Times New Roman" w:hAnsi="Times New Roman" w:cs="Times New Roman"/>
          <w:sz w:val="24"/>
          <w:szCs w:val="24"/>
        </w:rPr>
        <w:t xml:space="preserve"> or through texts one’s phone and this should be clarified to students</w:t>
      </w:r>
      <w:r>
        <w:rPr>
          <w:rFonts w:ascii="Times New Roman" w:hAnsi="Times New Roman" w:cs="Times New Roman"/>
          <w:sz w:val="24"/>
          <w:szCs w:val="24"/>
        </w:rPr>
        <w:t xml:space="preserve">. I would teach students first and foremost that bullying is cruel and will not be tolerated. </w:t>
      </w:r>
      <w:r w:rsidR="00E60334">
        <w:rPr>
          <w:rFonts w:ascii="Times New Roman" w:hAnsi="Times New Roman" w:cs="Times New Roman"/>
          <w:sz w:val="24"/>
          <w:szCs w:val="24"/>
        </w:rPr>
        <w:t xml:space="preserve">No one should bully or be bullied by others. </w:t>
      </w:r>
      <w:r>
        <w:rPr>
          <w:rFonts w:ascii="Times New Roman" w:hAnsi="Times New Roman" w:cs="Times New Roman"/>
          <w:sz w:val="24"/>
          <w:szCs w:val="24"/>
        </w:rPr>
        <w:t xml:space="preserve">It can be prevented by making their username unrelated to your name or gender. Also, they should only engage in conversation with people that they know. If someone speaks to them inappropriately, </w:t>
      </w:r>
      <w:r w:rsidR="00E60334">
        <w:rPr>
          <w:rFonts w:ascii="Times New Roman" w:hAnsi="Times New Roman" w:cs="Times New Roman"/>
          <w:sz w:val="24"/>
          <w:szCs w:val="24"/>
        </w:rPr>
        <w:t>they should ignore that person and tell an adult. If the actions persist, they should block that person and once again tell an adult. If the problem is severe, the school should be notified and evidence should be shown.</w:t>
      </w:r>
      <w:ins w:id="0" w:author="Gayle Thieman" w:date="2011-08-02T19:07:00Z">
        <w:r w:rsidR="00B47336">
          <w:rPr>
            <w:rFonts w:ascii="Times New Roman" w:hAnsi="Times New Roman" w:cs="Times New Roman"/>
            <w:sz w:val="24"/>
            <w:szCs w:val="24"/>
          </w:rPr>
          <w:t xml:space="preserve">   Effective ideas.  I had not thought of </w:t>
        </w:r>
        <w:proofErr w:type="gramStart"/>
        <w:r w:rsidR="00B47336">
          <w:rPr>
            <w:rFonts w:ascii="Times New Roman" w:hAnsi="Times New Roman" w:cs="Times New Roman"/>
            <w:sz w:val="24"/>
            <w:szCs w:val="24"/>
          </w:rPr>
          <w:t>gender neutral</w:t>
        </w:r>
        <w:proofErr w:type="gramEnd"/>
        <w:r w:rsidR="00B47336">
          <w:rPr>
            <w:rFonts w:ascii="Times New Roman" w:hAnsi="Times New Roman" w:cs="Times New Roman"/>
            <w:sz w:val="24"/>
            <w:szCs w:val="24"/>
          </w:rPr>
          <w:t xml:space="preserve"> user names.</w:t>
        </w:r>
      </w:ins>
    </w:p>
    <w:p w:rsidR="00E60334" w:rsidRDefault="006A5BBB" w:rsidP="006A5BBB">
      <w:pPr>
        <w:ind w:firstLine="720"/>
        <w:rPr>
          <w:rFonts w:ascii="Times New Roman" w:hAnsi="Times New Roman" w:cs="Times New Roman"/>
          <w:b/>
          <w:sz w:val="24"/>
          <w:szCs w:val="24"/>
        </w:rPr>
      </w:pPr>
      <w:r w:rsidRPr="00276D63">
        <w:rPr>
          <w:rFonts w:ascii="Times New Roman" w:hAnsi="Times New Roman" w:cs="Times New Roman"/>
          <w:b/>
          <w:sz w:val="24"/>
          <w:szCs w:val="24"/>
        </w:rPr>
        <w:br/>
        <w:t xml:space="preserve">Based on the information provided in the websites what safety procedures would you teach older students about </w:t>
      </w:r>
      <w:r w:rsidRPr="00276D63">
        <w:rPr>
          <w:rStyle w:val="Strong"/>
          <w:rFonts w:ascii="Times New Roman" w:hAnsi="Times New Roman" w:cs="Times New Roman"/>
          <w:i/>
          <w:sz w:val="24"/>
          <w:szCs w:val="24"/>
        </w:rPr>
        <w:t>sexting</w:t>
      </w:r>
      <w:r w:rsidRPr="00276D63">
        <w:rPr>
          <w:rFonts w:ascii="Times New Roman" w:hAnsi="Times New Roman" w:cs="Times New Roman"/>
          <w:b/>
          <w:sz w:val="24"/>
          <w:szCs w:val="24"/>
        </w:rPr>
        <w:t>? Consider the definition of sexting, possible consequences for the person who sends sexual messages, and how to report sexually inappropriate content.</w:t>
      </w:r>
      <w:r w:rsidRPr="00276D63">
        <w:rPr>
          <w:rFonts w:ascii="Times New Roman" w:hAnsi="Times New Roman" w:cs="Times New Roman"/>
          <w:b/>
          <w:sz w:val="24"/>
          <w:szCs w:val="24"/>
        </w:rPr>
        <w:br/>
      </w:r>
    </w:p>
    <w:p w:rsidR="00E60334" w:rsidRDefault="00E60334" w:rsidP="000F2A46">
      <w:pPr>
        <w:spacing w:line="480" w:lineRule="auto"/>
        <w:ind w:firstLine="720"/>
        <w:rPr>
          <w:rFonts w:ascii="Times New Roman" w:hAnsi="Times New Roman" w:cs="Times New Roman"/>
          <w:color w:val="000000"/>
          <w:sz w:val="24"/>
          <w:szCs w:val="24"/>
          <w:lang/>
        </w:rPr>
      </w:pPr>
      <w:r>
        <w:rPr>
          <w:rFonts w:ascii="Times New Roman" w:hAnsi="Times New Roman" w:cs="Times New Roman"/>
          <w:sz w:val="24"/>
          <w:szCs w:val="24"/>
        </w:rPr>
        <w:t>Sexting is the passing back and forth of sexual conversation</w:t>
      </w:r>
      <w:r w:rsidR="00424C37">
        <w:rPr>
          <w:rFonts w:ascii="Times New Roman" w:hAnsi="Times New Roman" w:cs="Times New Roman"/>
          <w:sz w:val="24"/>
          <w:szCs w:val="24"/>
        </w:rPr>
        <w:t xml:space="preserve"> or</w:t>
      </w:r>
      <w:r>
        <w:rPr>
          <w:rFonts w:ascii="Times New Roman" w:hAnsi="Times New Roman" w:cs="Times New Roman"/>
          <w:sz w:val="24"/>
          <w:szCs w:val="24"/>
        </w:rPr>
        <w:t xml:space="preserve"> </w:t>
      </w:r>
      <w:r w:rsidR="00424C37">
        <w:rPr>
          <w:rFonts w:ascii="Times New Roman" w:hAnsi="Times New Roman" w:cs="Times New Roman"/>
          <w:sz w:val="24"/>
          <w:szCs w:val="24"/>
        </w:rPr>
        <w:t xml:space="preserve">pictures </w:t>
      </w:r>
      <w:r>
        <w:rPr>
          <w:rFonts w:ascii="Times New Roman" w:hAnsi="Times New Roman" w:cs="Times New Roman"/>
          <w:sz w:val="24"/>
          <w:szCs w:val="24"/>
        </w:rPr>
        <w:t>through texts on one’s phone and this should be clarified to students. I would teach students that this is extremely</w:t>
      </w:r>
      <w:r w:rsidR="00872679">
        <w:rPr>
          <w:rFonts w:ascii="Times New Roman" w:hAnsi="Times New Roman" w:cs="Times New Roman"/>
          <w:sz w:val="24"/>
          <w:szCs w:val="24"/>
        </w:rPr>
        <w:t xml:space="preserve"> inappropriate. </w:t>
      </w:r>
      <w:r w:rsidR="00424C37">
        <w:rPr>
          <w:rFonts w:ascii="Times New Roman" w:hAnsi="Times New Roman" w:cs="Times New Roman"/>
          <w:sz w:val="24"/>
          <w:szCs w:val="24"/>
        </w:rPr>
        <w:t xml:space="preserve">They also need to understand that just because they believe that they are sending these texts to one person does not mean that the content will not reach a number of people. One mistake could </w:t>
      </w:r>
      <w:r w:rsidR="000F2A46">
        <w:rPr>
          <w:rFonts w:ascii="Times New Roman" w:hAnsi="Times New Roman" w:cs="Times New Roman"/>
          <w:sz w:val="24"/>
          <w:szCs w:val="24"/>
        </w:rPr>
        <w:t>result in shame, legal problems, and/or expulsion</w:t>
      </w:r>
      <w:r w:rsidR="00424C37">
        <w:rPr>
          <w:rFonts w:ascii="Times New Roman" w:hAnsi="Times New Roman" w:cs="Times New Roman"/>
          <w:sz w:val="24"/>
          <w:szCs w:val="24"/>
        </w:rPr>
        <w:t>. I would most likely share some true stories with them so they understand the depth of this act.</w:t>
      </w:r>
      <w:r w:rsidR="000F2A46">
        <w:rPr>
          <w:rFonts w:ascii="Times New Roman" w:hAnsi="Times New Roman" w:cs="Times New Roman"/>
          <w:sz w:val="24"/>
          <w:szCs w:val="24"/>
        </w:rPr>
        <w:t xml:space="preserve"> If someone sends them sexually inappropriate messages or images, they should know to tell an adult and make a report </w:t>
      </w:r>
      <w:r w:rsidR="000F2A46" w:rsidRPr="000F2A46">
        <w:rPr>
          <w:rFonts w:ascii="Times New Roman" w:hAnsi="Times New Roman" w:cs="Times New Roman"/>
          <w:sz w:val="24"/>
          <w:szCs w:val="24"/>
        </w:rPr>
        <w:t xml:space="preserve">to </w:t>
      </w:r>
      <w:r w:rsidR="00A71B53">
        <w:fldChar w:fldCharType="begin"/>
      </w:r>
      <w:r w:rsidR="00A71B53">
        <w:instrText>HYPERLINK "http://www.cybertipline.com/" \t "_blank"</w:instrText>
      </w:r>
      <w:r w:rsidR="00A71B53">
        <w:fldChar w:fldCharType="separate"/>
      </w:r>
      <w:r w:rsidR="000F2A46" w:rsidRPr="000F2A46">
        <w:rPr>
          <w:rStyle w:val="Hyperlink"/>
          <w:rFonts w:ascii="Times New Roman" w:hAnsi="Times New Roman" w:cs="Times New Roman"/>
          <w:sz w:val="24"/>
          <w:szCs w:val="24"/>
          <w:lang/>
        </w:rPr>
        <w:t>www.cybertipline.com</w:t>
      </w:r>
      <w:r w:rsidR="00A71B53">
        <w:fldChar w:fldCharType="end"/>
      </w:r>
      <w:r w:rsidR="000F2A46" w:rsidRPr="000F2A46">
        <w:rPr>
          <w:rFonts w:ascii="Times New Roman" w:hAnsi="Times New Roman" w:cs="Times New Roman"/>
          <w:color w:val="000000"/>
          <w:sz w:val="24"/>
          <w:szCs w:val="24"/>
          <w:lang/>
        </w:rPr>
        <w:t xml:space="preserve"> if</w:t>
      </w:r>
      <w:r w:rsidR="000F2A46">
        <w:rPr>
          <w:rFonts w:ascii="Times New Roman" w:hAnsi="Times New Roman" w:cs="Times New Roman"/>
          <w:color w:val="000000"/>
          <w:sz w:val="24"/>
          <w:szCs w:val="24"/>
          <w:lang/>
        </w:rPr>
        <w:t xml:space="preserve"> the content is illegal.</w:t>
      </w:r>
    </w:p>
    <w:p w:rsidR="000F2A46" w:rsidRDefault="000F2A46" w:rsidP="000F2A46">
      <w:pPr>
        <w:ind w:firstLine="720"/>
        <w:rPr>
          <w:rFonts w:ascii="Times New Roman" w:hAnsi="Times New Roman" w:cs="Times New Roman"/>
          <w:color w:val="000000"/>
          <w:sz w:val="24"/>
          <w:szCs w:val="24"/>
          <w:lang/>
        </w:rPr>
      </w:pPr>
    </w:p>
    <w:p w:rsidR="000F2A46" w:rsidRPr="000F2A46" w:rsidRDefault="000F2A46" w:rsidP="000F2A46">
      <w:pPr>
        <w:ind w:firstLine="720"/>
        <w:rPr>
          <w:rFonts w:ascii="Times New Roman" w:hAnsi="Times New Roman" w:cs="Times New Roman"/>
          <w:sz w:val="24"/>
          <w:szCs w:val="24"/>
        </w:rPr>
      </w:pPr>
    </w:p>
    <w:p w:rsidR="000F2A46" w:rsidRDefault="000F2A46" w:rsidP="000F2A46">
      <w:pPr>
        <w:ind w:firstLine="720"/>
        <w:rPr>
          <w:rFonts w:ascii="Times New Roman" w:hAnsi="Times New Roman" w:cs="Times New Roman"/>
          <w:b/>
          <w:sz w:val="24"/>
          <w:szCs w:val="24"/>
        </w:rPr>
      </w:pPr>
    </w:p>
    <w:p w:rsidR="000F2A46" w:rsidRDefault="000F2A46" w:rsidP="000F2A46">
      <w:pPr>
        <w:ind w:firstLine="720"/>
        <w:rPr>
          <w:rFonts w:ascii="Times New Roman" w:hAnsi="Times New Roman" w:cs="Times New Roman"/>
          <w:b/>
          <w:sz w:val="24"/>
          <w:szCs w:val="24"/>
        </w:rPr>
      </w:pPr>
    </w:p>
    <w:p w:rsidR="0007121E" w:rsidRDefault="006A5BBB" w:rsidP="000F2A46">
      <w:pPr>
        <w:ind w:firstLine="720"/>
        <w:rPr>
          <w:rFonts w:ascii="Times New Roman" w:hAnsi="Times New Roman" w:cs="Times New Roman"/>
          <w:b/>
          <w:sz w:val="24"/>
          <w:szCs w:val="24"/>
        </w:rPr>
      </w:pPr>
      <w:r w:rsidRPr="00276D63">
        <w:rPr>
          <w:rFonts w:ascii="Times New Roman" w:hAnsi="Times New Roman" w:cs="Times New Roman"/>
          <w:b/>
          <w:sz w:val="24"/>
          <w:szCs w:val="24"/>
        </w:rPr>
        <w:br/>
        <w:t xml:space="preserve">Based on the information provided in the websites what safety procedures would you teach middle and high school students about </w:t>
      </w:r>
      <w:r w:rsidRPr="00276D63">
        <w:rPr>
          <w:rStyle w:val="Strong"/>
          <w:rFonts w:ascii="Times New Roman" w:hAnsi="Times New Roman" w:cs="Times New Roman"/>
          <w:i/>
          <w:sz w:val="24"/>
          <w:szCs w:val="24"/>
        </w:rPr>
        <w:t>cyber security</w:t>
      </w:r>
      <w:r w:rsidRPr="00276D63">
        <w:rPr>
          <w:rFonts w:ascii="Times New Roman" w:hAnsi="Times New Roman" w:cs="Times New Roman"/>
          <w:b/>
          <w:sz w:val="24"/>
          <w:szCs w:val="24"/>
        </w:rPr>
        <w:t>? Consider the dangers from hackers, viruses, and spyware and precautions students can take to avoid these dangers.</w:t>
      </w:r>
    </w:p>
    <w:p w:rsidR="000F2A46" w:rsidRDefault="000F2A46" w:rsidP="000F2A46">
      <w:pPr>
        <w:ind w:firstLine="720"/>
        <w:rPr>
          <w:rFonts w:ascii="Times New Roman" w:hAnsi="Times New Roman" w:cs="Times New Roman"/>
          <w:b/>
          <w:sz w:val="24"/>
          <w:szCs w:val="24"/>
        </w:rPr>
      </w:pPr>
    </w:p>
    <w:p w:rsidR="000F2A46" w:rsidRPr="000F2A46" w:rsidRDefault="000F2A46" w:rsidP="000F2A46">
      <w:pPr>
        <w:spacing w:line="480" w:lineRule="auto"/>
        <w:ind w:firstLine="720"/>
        <w:rPr>
          <w:rFonts w:ascii="Times New Roman" w:hAnsi="Times New Roman" w:cs="Times New Roman"/>
          <w:sz w:val="24"/>
          <w:szCs w:val="24"/>
        </w:rPr>
      </w:pPr>
      <w:r>
        <w:rPr>
          <w:rFonts w:ascii="Times New Roman" w:hAnsi="Times New Roman" w:cs="Times New Roman"/>
          <w:sz w:val="24"/>
          <w:szCs w:val="24"/>
        </w:rPr>
        <w:t>Students should understand how important it is to keep their personal information safe</w:t>
      </w:r>
      <w:r w:rsidR="00EA5847">
        <w:rPr>
          <w:rFonts w:ascii="Times New Roman" w:hAnsi="Times New Roman" w:cs="Times New Roman"/>
          <w:sz w:val="24"/>
          <w:szCs w:val="24"/>
        </w:rPr>
        <w:t xml:space="preserve">. They should never give their name, address, phone number, etc. They should also not reveal their guardian’s information, especially credit card information and their address. People can steal your identity </w:t>
      </w:r>
      <w:bookmarkStart w:id="1" w:name="_GoBack"/>
      <w:bookmarkEnd w:id="1"/>
      <w:r w:rsidR="00EA5847">
        <w:rPr>
          <w:rFonts w:ascii="Times New Roman" w:hAnsi="Times New Roman" w:cs="Times New Roman"/>
          <w:sz w:val="24"/>
          <w:szCs w:val="24"/>
        </w:rPr>
        <w:t xml:space="preserve">as well as your money. Also, they should never open emails from people that they do not know or click on any links that could possibly be in the email. They should know what viruses are, how they occur, and the dangers they can cause. They should know about different programs that are available to decrease and even eliminate junk mail as well as inappropriate content. The students can prevent their security being breached by keeping their personal information secret, </w:t>
      </w:r>
      <w:r w:rsidR="00646A0F">
        <w:rPr>
          <w:rFonts w:ascii="Times New Roman" w:hAnsi="Times New Roman" w:cs="Times New Roman"/>
          <w:sz w:val="24"/>
          <w:szCs w:val="24"/>
        </w:rPr>
        <w:t>not engaging in conversations with people they do not know, arranging the privacy settings, and choosing a password that would be difficult to guess.</w:t>
      </w:r>
      <w:ins w:id="2" w:author="Gayle Thieman" w:date="2011-08-02T19:08:00Z">
        <w:r w:rsidR="00B47336">
          <w:rPr>
            <w:rFonts w:ascii="Times New Roman" w:hAnsi="Times New Roman" w:cs="Times New Roman"/>
            <w:sz w:val="24"/>
            <w:szCs w:val="24"/>
          </w:rPr>
          <w:t xml:space="preserve">  Identity theft is a growing problem, and your caution is well warranted.   +5</w:t>
        </w:r>
      </w:ins>
    </w:p>
    <w:sectPr w:rsidR="000F2A46" w:rsidRPr="000F2A46" w:rsidSect="00A71B53">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oNotTrackMoves/>
  <w:defaultTabStop w:val="720"/>
  <w:characterSpacingControl w:val="doNotCompress"/>
  <w:compat/>
  <w:rsids>
    <w:rsidRoot w:val="006A5BBB"/>
    <w:rsid w:val="000F2A46"/>
    <w:rsid w:val="00276D63"/>
    <w:rsid w:val="003C5936"/>
    <w:rsid w:val="00424C37"/>
    <w:rsid w:val="00646A0F"/>
    <w:rsid w:val="006A5BBB"/>
    <w:rsid w:val="007C1574"/>
    <w:rsid w:val="007E1119"/>
    <w:rsid w:val="00872679"/>
    <w:rsid w:val="00A7159B"/>
    <w:rsid w:val="00A71B53"/>
    <w:rsid w:val="00B47336"/>
    <w:rsid w:val="00BB3736"/>
    <w:rsid w:val="00C447D9"/>
    <w:rsid w:val="00E60334"/>
    <w:rsid w:val="00EA5847"/>
    <w:rsid w:val="00F97FD4"/>
    <w:rsid w:val="00FE00B1"/>
  </w:rsids>
  <m:mathPr>
    <m:mathFont m:val="Arial Black"/>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B5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qFormat/>
    <w:rsid w:val="006A5BBB"/>
    <w:rPr>
      <w:b/>
      <w:bCs/>
    </w:rPr>
  </w:style>
  <w:style w:type="paragraph" w:styleId="ListParagraph">
    <w:name w:val="List Paragraph"/>
    <w:basedOn w:val="Normal"/>
    <w:uiPriority w:val="34"/>
    <w:qFormat/>
    <w:rsid w:val="006A5BBB"/>
    <w:pPr>
      <w:ind w:left="720"/>
      <w:contextualSpacing/>
    </w:pPr>
  </w:style>
  <w:style w:type="character" w:styleId="Hyperlink">
    <w:name w:val="Hyperlink"/>
    <w:basedOn w:val="DefaultParagraphFont"/>
    <w:uiPriority w:val="99"/>
    <w:semiHidden/>
    <w:unhideWhenUsed/>
    <w:rsid w:val="000F2A4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A5BBB"/>
    <w:rPr>
      <w:b/>
      <w:bCs/>
    </w:rPr>
  </w:style>
  <w:style w:type="paragraph" w:styleId="ListParagraph">
    <w:name w:val="List Paragraph"/>
    <w:basedOn w:val="Normal"/>
    <w:uiPriority w:val="34"/>
    <w:qFormat/>
    <w:rsid w:val="006A5BBB"/>
    <w:pPr>
      <w:ind w:left="720"/>
      <w:contextualSpacing/>
    </w:pPr>
  </w:style>
  <w:style w:type="character" w:styleId="Hyperlink">
    <w:name w:val="Hyperlink"/>
    <w:basedOn w:val="DefaultParagraphFont"/>
    <w:uiPriority w:val="99"/>
    <w:semiHidden/>
    <w:unhideWhenUsed/>
    <w:rsid w:val="000F2A46"/>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fontTable" Target="fontTable.xml"/><Relationship Id="rId7"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3E47B-039B-FB44-ADAF-844C56B85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736</Words>
  <Characters>4200</Characters>
  <Application>Microsoft Macintosh Word</Application>
  <DocSecurity>0</DocSecurity>
  <Lines>35</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Regan Aileen Geiger</dc:creator>
  <cp:lastModifiedBy>Gayle Thieman</cp:lastModifiedBy>
  <cp:revision>2</cp:revision>
  <dcterms:created xsi:type="dcterms:W3CDTF">2011-08-03T02:10:00Z</dcterms:created>
  <dcterms:modified xsi:type="dcterms:W3CDTF">2011-08-03T02:10:00Z</dcterms:modified>
</cp:coreProperties>
</file>